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4AD1" w14:textId="77777777" w:rsidR="00A27B09" w:rsidRDefault="00A27B09" w:rsidP="008F68D8">
      <w:pPr>
        <w:spacing w:after="0" w:line="240" w:lineRule="auto"/>
        <w:ind w:right="-10"/>
        <w:jc w:val="right"/>
        <w:rPr>
          <w:color w:val="000000" w:themeColor="text1"/>
          <w:szCs w:val="24"/>
        </w:rPr>
      </w:pPr>
      <w:bookmarkStart w:id="0" w:name="_Hlk116565314"/>
      <w:r w:rsidRPr="0049570C">
        <w:rPr>
          <w:color w:val="000000" w:themeColor="text1"/>
          <w:szCs w:val="24"/>
        </w:rPr>
        <w:t>EELNÕU</w:t>
      </w:r>
    </w:p>
    <w:p w14:paraId="60381F95" w14:textId="28F6810E" w:rsidR="008F68D8" w:rsidRPr="0049570C" w:rsidRDefault="008F68D8" w:rsidP="0096449A">
      <w:pPr>
        <w:spacing w:after="0" w:line="240" w:lineRule="auto"/>
        <w:ind w:right="-10"/>
        <w:jc w:val="righ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26.09.2025</w:t>
      </w:r>
    </w:p>
    <w:p w14:paraId="12BC139D" w14:textId="77777777" w:rsidR="00A27B09" w:rsidRPr="0049570C" w:rsidRDefault="00A27B09" w:rsidP="0049570C">
      <w:pPr>
        <w:spacing w:after="57" w:line="240" w:lineRule="auto"/>
        <w:ind w:left="0" w:right="-10" w:firstLine="0"/>
        <w:rPr>
          <w:color w:val="000000" w:themeColor="text1"/>
          <w:szCs w:val="24"/>
        </w:rPr>
      </w:pPr>
    </w:p>
    <w:p w14:paraId="54491FC9" w14:textId="77777777" w:rsidR="00A27B09" w:rsidRPr="0096449A" w:rsidRDefault="00A27B09" w:rsidP="0096449A">
      <w:pPr>
        <w:spacing w:line="240" w:lineRule="auto"/>
        <w:ind w:left="0" w:right="-10" w:firstLine="0"/>
        <w:jc w:val="center"/>
        <w:rPr>
          <w:b/>
          <w:color w:val="000000" w:themeColor="text1"/>
          <w:sz w:val="32"/>
          <w:szCs w:val="32"/>
        </w:rPr>
      </w:pPr>
      <w:r w:rsidRPr="0096449A">
        <w:rPr>
          <w:b/>
          <w:color w:val="000000" w:themeColor="text1"/>
          <w:sz w:val="32"/>
          <w:szCs w:val="32"/>
        </w:rPr>
        <w:t>Jäätmeseaduse muutmise seadus</w:t>
      </w:r>
    </w:p>
    <w:p w14:paraId="1455533D" w14:textId="77777777" w:rsidR="00A27B09" w:rsidRPr="0049570C" w:rsidRDefault="00A27B09" w:rsidP="0049570C">
      <w:pPr>
        <w:spacing w:after="0" w:line="240" w:lineRule="auto"/>
        <w:ind w:right="-10"/>
        <w:rPr>
          <w:color w:val="000000" w:themeColor="text1"/>
          <w:szCs w:val="24"/>
        </w:rPr>
      </w:pPr>
    </w:p>
    <w:p w14:paraId="2867103F" w14:textId="77777777" w:rsidR="00A27B09" w:rsidRPr="0049570C" w:rsidRDefault="00A27B09" w:rsidP="0049570C">
      <w:pPr>
        <w:spacing w:after="0" w:line="240" w:lineRule="auto"/>
        <w:ind w:left="0" w:right="0" w:firstLine="0"/>
        <w:rPr>
          <w:color w:val="000000" w:themeColor="text1"/>
          <w:szCs w:val="24"/>
        </w:rPr>
      </w:pPr>
    </w:p>
    <w:p w14:paraId="14E70680" w14:textId="77777777" w:rsidR="00A27B09" w:rsidRPr="0049570C" w:rsidRDefault="00A27B09" w:rsidP="0049570C">
      <w:pPr>
        <w:spacing w:line="240" w:lineRule="auto"/>
        <w:ind w:right="-10"/>
        <w:rPr>
          <w:b/>
          <w:color w:val="000000" w:themeColor="text1"/>
          <w:szCs w:val="24"/>
        </w:rPr>
      </w:pPr>
      <w:r w:rsidRPr="0049570C">
        <w:rPr>
          <w:b/>
          <w:bCs/>
          <w:color w:val="000000" w:themeColor="text1"/>
          <w:szCs w:val="24"/>
        </w:rPr>
        <w:t>§ 1. Jäätmeseaduse muutmine</w:t>
      </w:r>
    </w:p>
    <w:p w14:paraId="7DF10628" w14:textId="77777777" w:rsidR="00A27B09" w:rsidRPr="0049570C" w:rsidRDefault="00A27B09" w:rsidP="0049570C">
      <w:pPr>
        <w:spacing w:line="240" w:lineRule="auto"/>
        <w:ind w:left="-5" w:right="-10"/>
        <w:rPr>
          <w:color w:val="000000" w:themeColor="text1"/>
          <w:szCs w:val="24"/>
        </w:rPr>
      </w:pPr>
    </w:p>
    <w:p w14:paraId="22862C70" w14:textId="77777777" w:rsidR="00A27B09" w:rsidRPr="0049570C" w:rsidRDefault="00A27B09" w:rsidP="34F9CE3E">
      <w:pPr>
        <w:spacing w:line="240" w:lineRule="auto"/>
        <w:ind w:left="-5" w:right="-10"/>
        <w:rPr>
          <w:del w:id="1" w:author="Kärt Voor - JUSTDIGI" w:date="2025-10-08T11:27:00Z" w16du:dateUtc="2025-10-08T11:27:59Z"/>
          <w:color w:val="000000" w:themeColor="text1"/>
        </w:rPr>
      </w:pPr>
      <w:commentRangeStart w:id="2"/>
      <w:r w:rsidRPr="6C087406">
        <w:rPr>
          <w:color w:val="000000" w:themeColor="text1"/>
        </w:rPr>
        <w:t>Jäätmeseaduse</w:t>
      </w:r>
      <w:del w:id="3" w:author="Kärt Voor - JUSTDIGI" w:date="2025-10-08T11:27:00Z">
        <w:r w:rsidRPr="6C087406" w:rsidDel="00A27B09">
          <w:rPr>
            <w:color w:val="000000" w:themeColor="text1"/>
          </w:rPr>
          <w:delText>s tehakse järgmised muudatused:</w:delText>
        </w:r>
      </w:del>
      <w:commentRangeEnd w:id="2"/>
      <w:r>
        <w:commentReference w:id="2"/>
      </w:r>
    </w:p>
    <w:p w14:paraId="10637A90" w14:textId="77777777" w:rsidR="00A27B09" w:rsidRPr="0049570C" w:rsidRDefault="00A27B09" w:rsidP="6C087406">
      <w:pPr>
        <w:spacing w:after="0" w:line="240" w:lineRule="auto"/>
        <w:ind w:left="0" w:right="-10" w:firstLine="0"/>
        <w:rPr>
          <w:del w:id="4" w:author="Kärt Voor - JUSTDIGI" w:date="2025-10-08T11:27:00Z" w16du:dateUtc="2025-10-08T11:27:59Z"/>
          <w:color w:val="000000" w:themeColor="text1"/>
        </w:rPr>
      </w:pPr>
    </w:p>
    <w:p w14:paraId="5361B0CA" w14:textId="7BF65F32" w:rsidR="00A27B09" w:rsidRPr="0049570C" w:rsidRDefault="00A27B09">
      <w:pPr>
        <w:spacing w:line="240" w:lineRule="auto"/>
        <w:ind w:left="0" w:right="-10"/>
        <w:rPr>
          <w:color w:val="000000" w:themeColor="text1"/>
        </w:rPr>
        <w:pPrChange w:id="5" w:author="Kärt Voor - JUSTDIGI" w:date="2025-10-08T11:28:00Z">
          <w:pPr>
            <w:spacing w:line="240" w:lineRule="auto"/>
            <w:ind w:left="0" w:right="-10" w:firstLine="0"/>
          </w:pPr>
        </w:pPrChange>
      </w:pPr>
      <w:del w:id="6" w:author="Kärt Voor - JUSTDIGI" w:date="2025-10-08T11:27:00Z">
        <w:r w:rsidRPr="6C087406" w:rsidDel="00A27B09">
          <w:rPr>
            <w:b/>
            <w:bCs/>
            <w:color w:val="000000" w:themeColor="text1"/>
          </w:rPr>
          <w:delText>1)</w:delText>
        </w:r>
        <w:r w:rsidRPr="6C087406" w:rsidDel="00A27B09">
          <w:rPr>
            <w:color w:val="000000" w:themeColor="text1"/>
          </w:rPr>
          <w:delText xml:space="preserve"> paragrahvi</w:delText>
        </w:r>
      </w:del>
      <w:ins w:id="7" w:author="Kärt Voor - JUSTDIGI" w:date="2025-10-08T11:28:00Z">
        <w:r w:rsidR="2AA9D750" w:rsidRPr="6C087406">
          <w:rPr>
            <w:color w:val="000000" w:themeColor="text1"/>
          </w:rPr>
          <w:t xml:space="preserve">§ </w:t>
        </w:r>
      </w:ins>
      <w:r w:rsidRPr="6C087406">
        <w:rPr>
          <w:color w:val="000000" w:themeColor="text1"/>
        </w:rPr>
        <w:t xml:space="preserve"> </w:t>
      </w:r>
      <w:bookmarkStart w:id="8" w:name="_Hlk207633786"/>
      <w:r w:rsidRPr="6C087406">
        <w:rPr>
          <w:color w:val="000000" w:themeColor="text1"/>
        </w:rPr>
        <w:t>26</w:t>
      </w:r>
      <w:r w:rsidRPr="6C087406">
        <w:rPr>
          <w:color w:val="000000" w:themeColor="text1"/>
          <w:vertAlign w:val="superscript"/>
        </w:rPr>
        <w:t>2</w:t>
      </w:r>
      <w:r w:rsidRPr="6C087406">
        <w:rPr>
          <w:color w:val="000000" w:themeColor="text1"/>
        </w:rPr>
        <w:t xml:space="preserve"> tekst muudetakse ja sõnastatakse järgmiselt</w:t>
      </w:r>
      <w:bookmarkEnd w:id="8"/>
      <w:r w:rsidRPr="6C087406">
        <w:rPr>
          <w:color w:val="000000" w:themeColor="text1"/>
        </w:rPr>
        <w:t>:</w:t>
      </w:r>
      <w:bookmarkStart w:id="9" w:name="para25b2lg2"/>
    </w:p>
    <w:p w14:paraId="653D3ACB" w14:textId="21EE44A9" w:rsidR="00A27B09" w:rsidRPr="0049570C" w:rsidRDefault="0003735B" w:rsidP="0096449A">
      <w:pPr>
        <w:pStyle w:val="Normaallaadveeb"/>
        <w:shd w:val="clear" w:color="auto" w:fill="FFFFFF" w:themeFill="background1"/>
        <w:ind w:left="0" w:firstLine="0"/>
        <w:rPr>
          <w:color w:val="000000" w:themeColor="text1"/>
        </w:rPr>
      </w:pPr>
      <w:r>
        <w:rPr>
          <w:color w:val="000000" w:themeColor="text1"/>
        </w:rPr>
        <w:t>„</w:t>
      </w:r>
      <w:bookmarkStart w:id="10" w:name="_Hlk207633769"/>
      <w:r w:rsidR="00A27B09" w:rsidRPr="0049570C">
        <w:rPr>
          <w:color w:val="000000" w:themeColor="text1"/>
        </w:rPr>
        <w:t xml:space="preserve">(1) </w:t>
      </w:r>
      <w:bookmarkStart w:id="11" w:name="_Hlk207636253"/>
      <w:r w:rsidR="00A27B09" w:rsidRPr="0049570C">
        <w:rPr>
          <w:color w:val="000000" w:themeColor="text1"/>
        </w:rPr>
        <w:t>Elektri-</w:t>
      </w:r>
      <w:r w:rsidR="00FE7FAD">
        <w:rPr>
          <w:color w:val="000000" w:themeColor="text1"/>
        </w:rPr>
        <w:t xml:space="preserve"> </w:t>
      </w:r>
      <w:r w:rsidR="00A27B09" w:rsidRPr="0049570C">
        <w:rPr>
          <w:color w:val="000000" w:themeColor="text1"/>
        </w:rPr>
        <w:t xml:space="preserve">ja elektroonikaseadmete tootja kannab tema tootest tekkinud </w:t>
      </w:r>
      <w:r w:rsidR="00FE7FAD">
        <w:rPr>
          <w:color w:val="000000" w:themeColor="text1"/>
        </w:rPr>
        <w:t>ning</w:t>
      </w:r>
      <w:r w:rsidR="00FE7FAD" w:rsidRPr="0049570C">
        <w:rPr>
          <w:color w:val="000000" w:themeColor="text1"/>
        </w:rPr>
        <w:t xml:space="preserve"> </w:t>
      </w:r>
      <w:r w:rsidR="00A27B09" w:rsidRPr="0049570C">
        <w:rPr>
          <w:color w:val="000000" w:themeColor="text1"/>
        </w:rPr>
        <w:t>kogumiskohta toodud kodumajapidamiste elektroonikaromude kogumise, töötlemise, taaskasutamise ja keskkonnaohutu kõrvaldamise kulud: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8866"/>
      </w:tblGrid>
      <w:tr w:rsidR="0049570C" w:rsidRPr="0049570C" w14:paraId="15239C78" w14:textId="77777777" w:rsidTr="076393AB">
        <w:tc>
          <w:tcPr>
            <w:tcW w:w="0" w:type="auto"/>
            <w:shd w:val="clear" w:color="auto" w:fill="FFFFFF" w:themeFill="background1"/>
            <w:hideMark/>
          </w:tcPr>
          <w:p w14:paraId="790568E4" w14:textId="77777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bookmarkStart w:id="12" w:name="_Hlk209093420"/>
            <w:r w:rsidRPr="0049570C">
              <w:rPr>
                <w:color w:val="000000" w:themeColor="text1"/>
              </w:rPr>
              <w:t>1)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5F95E94A" w14:textId="70A99465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76393AB">
              <w:rPr>
                <w:color w:val="000000" w:themeColor="text1"/>
              </w:rPr>
              <w:t xml:space="preserve"> elektroonikaromude </w:t>
            </w:r>
            <w:r w:rsidR="00FE7FAD" w:rsidRPr="076393AB">
              <w:rPr>
                <w:color w:val="000000" w:themeColor="text1"/>
              </w:rPr>
              <w:t>p</w:t>
            </w:r>
            <w:r w:rsidR="00FE7FAD">
              <w:t>uhul</w:t>
            </w:r>
            <w:r w:rsidRPr="076393AB">
              <w:rPr>
                <w:color w:val="000000" w:themeColor="text1"/>
              </w:rPr>
              <w:t xml:space="preserve">, mis on tekkinud </w:t>
            </w:r>
            <w:commentRangeStart w:id="13"/>
            <w:r w:rsidRPr="076393AB">
              <w:rPr>
                <w:color w:val="000000" w:themeColor="text1"/>
              </w:rPr>
              <w:t>Euroopa Parlamendi ja nõukogu direktiivi 2012/19/EL elektri- ja elektroonikaseadmetest tekkinud jäätmete (elektroonikaromude) kohta (ELT L 197, 24.07.2012, lk 38–71)</w:t>
            </w:r>
            <w:commentRangeEnd w:id="13"/>
            <w:r>
              <w:commentReference w:id="13"/>
            </w:r>
            <w:r w:rsidRPr="076393AB">
              <w:rPr>
                <w:color w:val="000000" w:themeColor="text1"/>
              </w:rPr>
              <w:t xml:space="preserve"> I lisas sätestatud kategooriatesse kuuluvatest ning pärast 13. augustit 2005 turule lastud elektri- ja elektroonikaseadmetest, välja arvatud päikesepaneelidest;</w:t>
            </w:r>
          </w:p>
        </w:tc>
      </w:tr>
      <w:bookmarkEnd w:id="12"/>
    </w:tbl>
    <w:p w14:paraId="1236603E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vanish/>
          <w:color w:val="000000" w:themeColor="text1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8866"/>
      </w:tblGrid>
      <w:tr w:rsidR="0049570C" w:rsidRPr="0049570C" w14:paraId="73CAB0F1" w14:textId="77777777" w:rsidTr="009F6915">
        <w:tc>
          <w:tcPr>
            <w:tcW w:w="0" w:type="auto"/>
            <w:shd w:val="clear" w:color="auto" w:fill="FFFFFF"/>
            <w:hideMark/>
          </w:tcPr>
          <w:p w14:paraId="4B16EA49" w14:textId="77777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049570C">
              <w:rPr>
                <w:color w:val="000000" w:themeColor="text1"/>
              </w:rPr>
              <w:t>2)</w:t>
            </w:r>
          </w:p>
        </w:tc>
        <w:tc>
          <w:tcPr>
            <w:tcW w:w="0" w:type="auto"/>
            <w:shd w:val="clear" w:color="auto" w:fill="FFFFFF"/>
            <w:hideMark/>
          </w:tcPr>
          <w:p w14:paraId="4926E276" w14:textId="5D346211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049570C">
              <w:rPr>
                <w:color w:val="000000" w:themeColor="text1"/>
              </w:rPr>
              <w:t xml:space="preserve"> elektroonikaromude </w:t>
            </w:r>
            <w:r w:rsidR="00817325">
              <w:rPr>
                <w:color w:val="000000" w:themeColor="text1"/>
              </w:rPr>
              <w:t>p</w:t>
            </w:r>
            <w:r w:rsidR="00817325">
              <w:t>uhul</w:t>
            </w:r>
            <w:r w:rsidRPr="0049570C">
              <w:rPr>
                <w:color w:val="000000" w:themeColor="text1"/>
              </w:rPr>
              <w:t>, mis on tekkinud alates 2012. aasta 13. augustist turule lastud päikesepaneelidest</w:t>
            </w:r>
            <w:r w:rsidR="00817325">
              <w:rPr>
                <w:color w:val="000000" w:themeColor="text1"/>
              </w:rPr>
              <w:t>;</w:t>
            </w:r>
          </w:p>
        </w:tc>
      </w:tr>
      <w:bookmarkEnd w:id="11"/>
    </w:tbl>
    <w:p w14:paraId="41F2F2DB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vanish/>
          <w:color w:val="000000" w:themeColor="text1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8866"/>
      </w:tblGrid>
      <w:tr w:rsidR="0049570C" w:rsidRPr="0049570C" w14:paraId="44B9CF94" w14:textId="77777777" w:rsidTr="6C087406">
        <w:tc>
          <w:tcPr>
            <w:tcW w:w="0" w:type="auto"/>
            <w:shd w:val="clear" w:color="auto" w:fill="FFFFFF" w:themeFill="background1"/>
            <w:hideMark/>
          </w:tcPr>
          <w:p w14:paraId="205B8537" w14:textId="77777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049570C">
              <w:rPr>
                <w:color w:val="000000" w:themeColor="text1"/>
              </w:rPr>
              <w:t>3)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721257A8" w14:textId="2B688A81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6C087406">
              <w:rPr>
                <w:color w:val="000000" w:themeColor="text1"/>
              </w:rPr>
              <w:t xml:space="preserve"> </w:t>
            </w:r>
            <w:bookmarkStart w:id="14" w:name="_Hlk208483278"/>
            <w:r w:rsidRPr="6C087406">
              <w:rPr>
                <w:color w:val="000000" w:themeColor="text1"/>
              </w:rPr>
              <w:t xml:space="preserve">elektroonikaromude </w:t>
            </w:r>
            <w:r w:rsidR="12671062" w:rsidRPr="6C087406">
              <w:rPr>
                <w:color w:val="000000" w:themeColor="text1"/>
              </w:rPr>
              <w:t>p</w:t>
            </w:r>
            <w:r w:rsidR="12671062">
              <w:t>uhul</w:t>
            </w:r>
            <w:r w:rsidRPr="6C087406">
              <w:rPr>
                <w:color w:val="000000" w:themeColor="text1"/>
              </w:rPr>
              <w:t xml:space="preserve">, mis on tekkinud Euroopa Parlamendi ja nõukogu direktiivi 2012/19/EL III lisas </w:t>
            </w:r>
            <w:del w:id="15" w:author="Kärt Voor - JUSTDIGI" w:date="2025-10-08T11:03:00Z">
              <w:r w:rsidRPr="6C087406" w:rsidDel="00A27B09">
                <w:rPr>
                  <w:color w:val="000000" w:themeColor="text1"/>
                </w:rPr>
                <w:delText>sätestatud</w:delText>
              </w:r>
            </w:del>
            <w:ins w:id="16" w:author="Kärt Voor - JUSTDIGI" w:date="2025-10-08T11:03:00Z">
              <w:r w:rsidR="39DE671E" w:rsidRPr="6C087406">
                <w:rPr>
                  <w:color w:val="000000" w:themeColor="text1"/>
                </w:rPr>
                <w:t>nimetatud</w:t>
              </w:r>
            </w:ins>
            <w:r w:rsidRPr="6C087406">
              <w:rPr>
                <w:color w:val="000000" w:themeColor="text1"/>
              </w:rPr>
              <w:t xml:space="preserve"> kategooriatesse kuuluvatest ning alates 2018. aasta 15. augustist turule lastud elektri- ja elektroonikaseadmetest, mis ei kuulu nimetatud direktiivi I lisa reguleerimisalasse.</w:t>
            </w:r>
            <w:bookmarkEnd w:id="14"/>
          </w:p>
        </w:tc>
      </w:tr>
      <w:bookmarkEnd w:id="10"/>
    </w:tbl>
    <w:p w14:paraId="430D10F2" w14:textId="77777777" w:rsidR="00A27B09" w:rsidRPr="0049570C" w:rsidRDefault="00A27B09" w:rsidP="0049570C">
      <w:pPr>
        <w:pStyle w:val="Normaallaadveeb"/>
        <w:shd w:val="clear" w:color="auto" w:fill="FFFFFF" w:themeFill="background1"/>
        <w:ind w:left="0" w:firstLine="0"/>
        <w:rPr>
          <w:b/>
          <w:bCs/>
          <w:color w:val="000000" w:themeColor="text1"/>
        </w:rPr>
      </w:pPr>
    </w:p>
    <w:p w14:paraId="2B4D4E98" w14:textId="6E3D6CC8" w:rsidR="007D4ECD" w:rsidRDefault="00A27B09" w:rsidP="0049570C">
      <w:pPr>
        <w:pStyle w:val="Normaallaadveeb"/>
        <w:shd w:val="clear" w:color="auto" w:fill="FFFFFF" w:themeFill="background1"/>
        <w:rPr>
          <w:color w:val="000000" w:themeColor="text1"/>
        </w:rPr>
      </w:pPr>
      <w:r w:rsidRPr="0049570C">
        <w:rPr>
          <w:color w:val="000000" w:themeColor="text1"/>
        </w:rPr>
        <w:t>(</w:t>
      </w:r>
      <w:bookmarkStart w:id="17" w:name="_Hlk207637604"/>
      <w:r w:rsidRPr="0049570C">
        <w:rPr>
          <w:color w:val="000000" w:themeColor="text1"/>
        </w:rPr>
        <w:t>2)</w:t>
      </w:r>
      <w:r w:rsidR="00092B88" w:rsidRPr="0049570C">
        <w:rPr>
          <w:color w:val="000000" w:themeColor="text1"/>
        </w:rPr>
        <w:t xml:space="preserve"> Elektroonikaromu</w:t>
      </w:r>
      <w:r w:rsidR="00810F54">
        <w:rPr>
          <w:color w:val="000000" w:themeColor="text1"/>
        </w:rPr>
        <w:t xml:space="preserve"> on elektri- ja elektroonikaseade</w:t>
      </w:r>
      <w:r w:rsidR="00810F54" w:rsidRPr="00810F54">
        <w:rPr>
          <w:color w:val="000000" w:themeColor="text1"/>
        </w:rPr>
        <w:t>, mis on käesoleva seaduse § 2 lõike 1 tähenduses jäätmed</w:t>
      </w:r>
      <w:r w:rsidR="00092B88" w:rsidRPr="0049570C">
        <w:rPr>
          <w:color w:val="000000" w:themeColor="text1"/>
        </w:rPr>
        <w:t xml:space="preserve">, sealhulgas kõik osad, </w:t>
      </w:r>
      <w:proofErr w:type="spellStart"/>
      <w:r w:rsidR="00092B88" w:rsidRPr="0049570C">
        <w:rPr>
          <w:color w:val="000000" w:themeColor="text1"/>
        </w:rPr>
        <w:t>alakoostud</w:t>
      </w:r>
      <w:proofErr w:type="spellEnd"/>
      <w:r w:rsidR="00092B88" w:rsidRPr="0049570C">
        <w:rPr>
          <w:color w:val="000000" w:themeColor="text1"/>
        </w:rPr>
        <w:t xml:space="preserve"> ja tarvikud, mis on toote osad selle kasutuselt kõrvaldamise ajal</w:t>
      </w:r>
      <w:r w:rsidR="00810F54">
        <w:rPr>
          <w:color w:val="000000" w:themeColor="text1"/>
        </w:rPr>
        <w:t>.</w:t>
      </w:r>
    </w:p>
    <w:p w14:paraId="51433997" w14:textId="77777777" w:rsidR="00810F54" w:rsidRPr="0049570C" w:rsidRDefault="00810F54" w:rsidP="0049570C">
      <w:pPr>
        <w:pStyle w:val="Normaallaadveeb"/>
        <w:shd w:val="clear" w:color="auto" w:fill="FFFFFF" w:themeFill="background1"/>
        <w:rPr>
          <w:color w:val="000000" w:themeColor="text1"/>
        </w:rPr>
      </w:pPr>
    </w:p>
    <w:p w14:paraId="0B77FA67" w14:textId="28F08ACA" w:rsidR="00991BC5" w:rsidRPr="0049570C" w:rsidRDefault="006171F1" w:rsidP="0049570C">
      <w:pPr>
        <w:pStyle w:val="Normaallaadveeb"/>
        <w:shd w:val="clear" w:color="auto" w:fill="FFFFFF" w:themeFill="background1"/>
        <w:ind w:left="0" w:firstLine="0"/>
        <w:rPr>
          <w:strike/>
          <w:color w:val="000000" w:themeColor="text1"/>
        </w:rPr>
      </w:pPr>
      <w:r w:rsidRPr="6C087406">
        <w:rPr>
          <w:color w:val="000000" w:themeColor="text1"/>
        </w:rPr>
        <w:t>(3)</w:t>
      </w:r>
      <w:r w:rsidR="0036504F" w:rsidRPr="6C087406">
        <w:rPr>
          <w:color w:val="000000" w:themeColor="text1"/>
        </w:rPr>
        <w:t xml:space="preserve"> </w:t>
      </w:r>
      <w:commentRangeStart w:id="18"/>
      <w:ins w:id="19" w:author="Kärt Voor - JUSTDIGI" w:date="2025-10-08T11:02:00Z">
        <w:r w:rsidR="429CE1C4" w:rsidRPr="6C087406">
          <w:rPr>
            <w:color w:val="000000" w:themeColor="text1"/>
          </w:rPr>
          <w:t xml:space="preserve">Kuni </w:t>
        </w:r>
      </w:ins>
      <w:r w:rsidR="00991BC5" w:rsidRPr="6C087406">
        <w:rPr>
          <w:color w:val="000000" w:themeColor="text1"/>
        </w:rPr>
        <w:t>2005. aasta 13. augusti</w:t>
      </w:r>
      <w:ins w:id="20" w:author="Kärt Voor - JUSTDIGI" w:date="2025-10-08T11:02:00Z">
        <w:r w:rsidR="6EA82A77" w:rsidRPr="6C087406">
          <w:rPr>
            <w:color w:val="000000" w:themeColor="text1"/>
          </w:rPr>
          <w:t>n</w:t>
        </w:r>
      </w:ins>
      <w:commentRangeEnd w:id="18"/>
      <w:r>
        <w:commentReference w:id="18"/>
      </w:r>
      <w:ins w:id="21" w:author="Kärt Voor - JUSTDIGI" w:date="2025-10-08T11:02:00Z">
        <w:r w:rsidR="6EA82A77" w:rsidRPr="6C087406">
          <w:rPr>
            <w:color w:val="000000" w:themeColor="text1"/>
          </w:rPr>
          <w:t>i</w:t>
        </w:r>
      </w:ins>
      <w:del w:id="22" w:author="Kärt Voor - JUSTDIGI" w:date="2025-10-08T11:02:00Z">
        <w:r w:rsidRPr="6C087406" w:rsidDel="00991BC5">
          <w:rPr>
            <w:color w:val="000000" w:themeColor="text1"/>
          </w:rPr>
          <w:delText>l</w:delText>
        </w:r>
      </w:del>
      <w:r w:rsidR="00991BC5" w:rsidRPr="6C087406">
        <w:rPr>
          <w:color w:val="000000" w:themeColor="text1"/>
        </w:rPr>
        <w:t xml:space="preserve"> </w:t>
      </w:r>
      <w:del w:id="23" w:author="Kärt Voor - JUSTDIGI" w:date="2025-10-08T11:02:00Z">
        <w:r w:rsidRPr="6C087406" w:rsidDel="00991BC5">
          <w:rPr>
            <w:color w:val="000000" w:themeColor="text1"/>
          </w:rPr>
          <w:delText>või enne seda</w:delText>
        </w:r>
      </w:del>
      <w:r w:rsidR="00991BC5" w:rsidRPr="6C087406">
        <w:rPr>
          <w:color w:val="000000" w:themeColor="text1"/>
        </w:rPr>
        <w:t xml:space="preserve"> turule lastud, Euroopa Parlamendi ja nõukogu direktiivi 2012/19/EL I lisas </w:t>
      </w:r>
      <w:del w:id="24" w:author="Kärt Voor - JUSTDIGI" w:date="2025-10-08T11:03:00Z">
        <w:r w:rsidRPr="6C087406" w:rsidDel="00991BC5">
          <w:rPr>
            <w:color w:val="000000" w:themeColor="text1"/>
          </w:rPr>
          <w:delText>sätestatud</w:delText>
        </w:r>
      </w:del>
      <w:ins w:id="25" w:author="Kärt Voor - JUSTDIGI" w:date="2025-10-08T11:03:00Z">
        <w:r w:rsidR="04F56CDF" w:rsidRPr="6C087406">
          <w:rPr>
            <w:color w:val="000000" w:themeColor="text1"/>
          </w:rPr>
          <w:t>nimetatud</w:t>
        </w:r>
      </w:ins>
      <w:r w:rsidR="00991BC5" w:rsidRPr="6C087406">
        <w:rPr>
          <w:color w:val="000000" w:themeColor="text1"/>
        </w:rPr>
        <w:t xml:space="preserve"> kategooriatesse kuuluvatest kodumajapidamis</w:t>
      </w:r>
      <w:r w:rsidR="008D00A9" w:rsidRPr="6C087406">
        <w:rPr>
          <w:color w:val="000000" w:themeColor="text1"/>
        </w:rPr>
        <w:t>t</w:t>
      </w:r>
      <w:r w:rsidR="00991BC5" w:rsidRPr="6C087406">
        <w:rPr>
          <w:color w:val="000000" w:themeColor="text1"/>
        </w:rPr>
        <w:t>e elektri- ja elektroonikaseadmetest, välja arvatud päikesepaneelidest, tekkinud elektroonikaromude kogumise</w:t>
      </w:r>
      <w:r w:rsidR="00810F54" w:rsidRPr="6C087406">
        <w:rPr>
          <w:color w:val="000000" w:themeColor="text1"/>
        </w:rPr>
        <w:t xml:space="preserve">, töötlemise, </w:t>
      </w:r>
      <w:r w:rsidR="00991BC5" w:rsidRPr="6C087406">
        <w:rPr>
          <w:color w:val="000000" w:themeColor="text1"/>
        </w:rPr>
        <w:t xml:space="preserve">taaskasutamise </w:t>
      </w:r>
      <w:r w:rsidR="00810F54" w:rsidRPr="6C087406">
        <w:rPr>
          <w:color w:val="000000" w:themeColor="text1"/>
        </w:rPr>
        <w:t xml:space="preserve">ja keskkonnaohutu kõrvaldamise kulud </w:t>
      </w:r>
      <w:r w:rsidR="00991BC5" w:rsidRPr="6C087406">
        <w:rPr>
          <w:color w:val="000000" w:themeColor="text1"/>
        </w:rPr>
        <w:t xml:space="preserve">kõrvaldamise kannavad </w:t>
      </w:r>
      <w:r w:rsidR="009630DD" w:rsidRPr="6C087406">
        <w:rPr>
          <w:color w:val="000000" w:themeColor="text1"/>
        </w:rPr>
        <w:t xml:space="preserve">ühiselt </w:t>
      </w:r>
      <w:r w:rsidR="00991BC5" w:rsidRPr="6C087406">
        <w:rPr>
          <w:color w:val="000000" w:themeColor="text1"/>
        </w:rPr>
        <w:t>kõik kodumajapidamis</w:t>
      </w:r>
      <w:r w:rsidR="00AF44FF" w:rsidRPr="6C087406">
        <w:rPr>
          <w:color w:val="000000" w:themeColor="text1"/>
        </w:rPr>
        <w:t>t</w:t>
      </w:r>
      <w:r w:rsidR="00991BC5" w:rsidRPr="6C087406">
        <w:rPr>
          <w:color w:val="000000" w:themeColor="text1"/>
        </w:rPr>
        <w:t xml:space="preserve">e elektri- ja elektroonikaseadmete tootjad, kes </w:t>
      </w:r>
      <w:r w:rsidR="009630DD" w:rsidRPr="6C087406">
        <w:rPr>
          <w:color w:val="000000" w:themeColor="text1"/>
        </w:rPr>
        <w:t xml:space="preserve">nimetatud </w:t>
      </w:r>
      <w:r w:rsidR="00991BC5" w:rsidRPr="6C087406">
        <w:rPr>
          <w:color w:val="000000" w:themeColor="text1"/>
        </w:rPr>
        <w:t>kulude tekkimise ajal turul tegutsevad. Tootjad kannavad kulud proportsionaalselt oma turuosa</w:t>
      </w:r>
      <w:r w:rsidR="009630DD" w:rsidRPr="6C087406">
        <w:rPr>
          <w:color w:val="000000" w:themeColor="text1"/>
        </w:rPr>
        <w:t xml:space="preserve">ga </w:t>
      </w:r>
      <w:r w:rsidR="00991BC5" w:rsidRPr="6C087406">
        <w:rPr>
          <w:color w:val="000000" w:themeColor="text1"/>
        </w:rPr>
        <w:t>vastavat liiki elektri- ja elektroonikaseadmete müügi</w:t>
      </w:r>
      <w:r w:rsidR="00E170D4" w:rsidRPr="6C087406">
        <w:rPr>
          <w:color w:val="000000" w:themeColor="text1"/>
        </w:rPr>
        <w:t xml:space="preserve"> turul</w:t>
      </w:r>
      <w:r w:rsidR="00991BC5" w:rsidRPr="6C087406">
        <w:rPr>
          <w:color w:val="000000" w:themeColor="text1"/>
        </w:rPr>
        <w:t>.</w:t>
      </w:r>
    </w:p>
    <w:bookmarkEnd w:id="17"/>
    <w:p w14:paraId="52D24003" w14:textId="77777777" w:rsidR="00A27B09" w:rsidRPr="0049570C" w:rsidRDefault="00A27B09" w:rsidP="0049570C">
      <w:pPr>
        <w:pStyle w:val="Normaallaadveeb"/>
        <w:shd w:val="clear" w:color="auto" w:fill="FFFFFF" w:themeFill="background1"/>
        <w:ind w:left="0" w:firstLine="0"/>
        <w:rPr>
          <w:color w:val="000000" w:themeColor="text1"/>
        </w:rPr>
      </w:pPr>
    </w:p>
    <w:p w14:paraId="66EE9E9C" w14:textId="574124D4" w:rsidR="00A27B09" w:rsidRPr="0049570C" w:rsidRDefault="00A27B09" w:rsidP="0049570C">
      <w:pPr>
        <w:pStyle w:val="Normaallaadveeb"/>
        <w:shd w:val="clear" w:color="auto" w:fill="FFFFFF" w:themeFill="background1"/>
        <w:ind w:left="0" w:firstLine="0"/>
        <w:rPr>
          <w:color w:val="000000" w:themeColor="text1"/>
        </w:rPr>
      </w:pPr>
      <w:bookmarkStart w:id="26" w:name="_Hlk207638794"/>
      <w:r w:rsidRPr="0049570C">
        <w:rPr>
          <w:color w:val="000000" w:themeColor="text1"/>
        </w:rPr>
        <w:t>(</w:t>
      </w:r>
      <w:r w:rsidR="00092B88" w:rsidRPr="0049570C">
        <w:rPr>
          <w:color w:val="000000" w:themeColor="text1"/>
        </w:rPr>
        <w:t>4</w:t>
      </w:r>
      <w:r w:rsidRPr="0049570C">
        <w:rPr>
          <w:color w:val="000000" w:themeColor="text1"/>
        </w:rPr>
        <w:t>) Elektri-</w:t>
      </w:r>
      <w:r w:rsidR="00856144">
        <w:rPr>
          <w:color w:val="000000" w:themeColor="text1"/>
        </w:rPr>
        <w:t xml:space="preserve"> </w:t>
      </w:r>
      <w:r w:rsidRPr="0049570C">
        <w:rPr>
          <w:color w:val="000000" w:themeColor="text1"/>
        </w:rPr>
        <w:t>ja elektroonikaseadmete tootja</w:t>
      </w:r>
      <w:r w:rsidR="00765ED0" w:rsidRPr="0049570C">
        <w:rPr>
          <w:color w:val="000000" w:themeColor="text1"/>
        </w:rPr>
        <w:t>d</w:t>
      </w:r>
      <w:r w:rsidRPr="0049570C">
        <w:rPr>
          <w:color w:val="000000" w:themeColor="text1"/>
        </w:rPr>
        <w:t xml:space="preserve"> kannavad muude kasutajate kui kodumajapidamiste elektroonikaromude </w:t>
      </w:r>
      <w:bookmarkStart w:id="27" w:name="_Hlk207642506"/>
      <w:r w:rsidRPr="0049570C">
        <w:rPr>
          <w:color w:val="000000" w:themeColor="text1"/>
        </w:rPr>
        <w:t>kogumise, töötlemise, taaskasutamise ja keskkonnaohutu kõrvaldamise kulud</w:t>
      </w:r>
      <w:bookmarkEnd w:id="27"/>
      <w:r w:rsidRPr="0049570C">
        <w:rPr>
          <w:color w:val="000000" w:themeColor="text1"/>
        </w:rPr>
        <w:t>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8866"/>
      </w:tblGrid>
      <w:tr w:rsidR="0049570C" w:rsidRPr="0049570C" w14:paraId="1173DC2E" w14:textId="77777777" w:rsidTr="6C087406">
        <w:tc>
          <w:tcPr>
            <w:tcW w:w="0" w:type="auto"/>
            <w:shd w:val="clear" w:color="auto" w:fill="FFFFFF" w:themeFill="background1"/>
            <w:hideMark/>
          </w:tcPr>
          <w:p w14:paraId="6B47B99C" w14:textId="77777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bookmarkStart w:id="28" w:name="_Hlk207642408"/>
            <w:r w:rsidRPr="0049570C">
              <w:rPr>
                <w:color w:val="000000" w:themeColor="text1"/>
              </w:rPr>
              <w:t>1)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39A887F0" w14:textId="3289A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6C087406">
              <w:rPr>
                <w:color w:val="000000" w:themeColor="text1"/>
              </w:rPr>
              <w:t xml:space="preserve"> elektroonikaromude </w:t>
            </w:r>
            <w:r w:rsidR="00856144" w:rsidRPr="6C087406">
              <w:rPr>
                <w:color w:val="000000" w:themeColor="text1"/>
              </w:rPr>
              <w:t>p</w:t>
            </w:r>
            <w:r w:rsidR="00856144">
              <w:t>uhul</w:t>
            </w:r>
            <w:r w:rsidRPr="6C087406">
              <w:rPr>
                <w:color w:val="000000" w:themeColor="text1"/>
              </w:rPr>
              <w:t xml:space="preserve">, mis on tekkinud Euroopa Parlamendi ja nõukogu direktiivi 2012/19/EL I lisas </w:t>
            </w:r>
            <w:del w:id="29" w:author="Kärt Voor - JUSTDIGI" w:date="2025-10-08T11:03:00Z">
              <w:r w:rsidRPr="6C087406" w:rsidDel="00A27B09">
                <w:rPr>
                  <w:color w:val="000000" w:themeColor="text1"/>
                </w:rPr>
                <w:delText>sätestatud</w:delText>
              </w:r>
            </w:del>
            <w:ins w:id="30" w:author="Kärt Voor - JUSTDIGI" w:date="2025-10-08T11:03:00Z">
              <w:r w:rsidR="0801BB3D" w:rsidRPr="6C087406">
                <w:rPr>
                  <w:color w:val="000000" w:themeColor="text1"/>
                </w:rPr>
                <w:t>nimetatud</w:t>
              </w:r>
            </w:ins>
            <w:r w:rsidRPr="6C087406">
              <w:rPr>
                <w:color w:val="000000" w:themeColor="text1"/>
              </w:rPr>
              <w:t xml:space="preserve"> kategooriatesse kuuluvatest ning pärast 13. augustit 2005 turule lastud elektri- ja elektroonikaseadmetest, välja arvatud päikesepaneelidest;</w:t>
            </w:r>
          </w:p>
        </w:tc>
      </w:tr>
      <w:bookmarkEnd w:id="28"/>
    </w:tbl>
    <w:p w14:paraId="24D289F5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vanish/>
          <w:color w:val="000000" w:themeColor="text1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6"/>
        <w:gridCol w:w="8860"/>
      </w:tblGrid>
      <w:tr w:rsidR="0049570C" w:rsidRPr="0049570C" w14:paraId="37137027" w14:textId="77777777" w:rsidTr="008B0435">
        <w:trPr>
          <w:trHeight w:val="480"/>
        </w:trPr>
        <w:tc>
          <w:tcPr>
            <w:tcW w:w="0" w:type="auto"/>
            <w:shd w:val="clear" w:color="auto" w:fill="FFFFFF"/>
            <w:hideMark/>
          </w:tcPr>
          <w:p w14:paraId="3C034D27" w14:textId="77777777" w:rsidR="007D4ECD" w:rsidRPr="0049570C" w:rsidRDefault="007D4ECD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bookmarkStart w:id="31" w:name="_Hlk207643073"/>
            <w:r w:rsidRPr="0049570C">
              <w:rPr>
                <w:color w:val="000000" w:themeColor="text1"/>
              </w:rPr>
              <w:t>2)</w:t>
            </w:r>
          </w:p>
        </w:tc>
        <w:tc>
          <w:tcPr>
            <w:tcW w:w="0" w:type="auto"/>
            <w:shd w:val="clear" w:color="auto" w:fill="FFFFFF"/>
          </w:tcPr>
          <w:p w14:paraId="208AFAD9" w14:textId="77777777" w:rsidR="007D4ECD" w:rsidRPr="0049570C" w:rsidRDefault="007D4ECD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5B3A024" w14:textId="3014C81A" w:rsidR="007D4ECD" w:rsidRPr="0049570C" w:rsidRDefault="007D4ECD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049570C">
              <w:rPr>
                <w:color w:val="000000" w:themeColor="text1"/>
              </w:rPr>
              <w:t xml:space="preserve"> elektroonikaromude </w:t>
            </w:r>
            <w:r w:rsidR="00856144">
              <w:rPr>
                <w:color w:val="000000" w:themeColor="text1"/>
              </w:rPr>
              <w:t>p</w:t>
            </w:r>
            <w:r w:rsidR="00856144">
              <w:t>uhul</w:t>
            </w:r>
            <w:r w:rsidRPr="0049570C">
              <w:rPr>
                <w:color w:val="000000" w:themeColor="text1"/>
              </w:rPr>
              <w:t>, mis on tekkinud alates 2012. aasta 13. augustist turule lastud päikesepaneelidest</w:t>
            </w:r>
            <w:r w:rsidR="00856144">
              <w:rPr>
                <w:color w:val="000000" w:themeColor="text1"/>
              </w:rPr>
              <w:t>;</w:t>
            </w:r>
          </w:p>
        </w:tc>
      </w:tr>
    </w:tbl>
    <w:p w14:paraId="7FC2514B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vanish/>
          <w:color w:val="000000" w:themeColor="text1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8866"/>
      </w:tblGrid>
      <w:tr w:rsidR="0049570C" w:rsidRPr="0049570C" w14:paraId="31B9B84B" w14:textId="77777777" w:rsidTr="6C087406">
        <w:tc>
          <w:tcPr>
            <w:tcW w:w="0" w:type="auto"/>
            <w:shd w:val="clear" w:color="auto" w:fill="FFFFFF" w:themeFill="background1"/>
            <w:hideMark/>
          </w:tcPr>
          <w:p w14:paraId="5CB5B53D" w14:textId="77777777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0049570C">
              <w:rPr>
                <w:color w:val="000000" w:themeColor="text1"/>
              </w:rPr>
              <w:t>3)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41F6BCE7" w14:textId="0A294359" w:rsidR="00A27B09" w:rsidRPr="0049570C" w:rsidRDefault="00A27B09" w:rsidP="0049570C">
            <w:pPr>
              <w:pStyle w:val="Normaallaadveeb"/>
              <w:shd w:val="clear" w:color="auto" w:fill="FFFFFF" w:themeFill="background1"/>
              <w:rPr>
                <w:color w:val="000000" w:themeColor="text1"/>
              </w:rPr>
            </w:pPr>
            <w:r w:rsidRPr="6C087406">
              <w:rPr>
                <w:color w:val="000000" w:themeColor="text1"/>
              </w:rPr>
              <w:t xml:space="preserve"> elektroonikaromude </w:t>
            </w:r>
            <w:r w:rsidR="00856144" w:rsidRPr="6C087406">
              <w:rPr>
                <w:color w:val="000000" w:themeColor="text1"/>
              </w:rPr>
              <w:t>p</w:t>
            </w:r>
            <w:r w:rsidR="00856144">
              <w:t>uhul</w:t>
            </w:r>
            <w:r w:rsidRPr="6C087406">
              <w:rPr>
                <w:color w:val="000000" w:themeColor="text1"/>
              </w:rPr>
              <w:t xml:space="preserve">, mis on tekkinud Euroopa Parlamendi ja nõukogu direktiivi 2012/19/EL III lisas </w:t>
            </w:r>
            <w:del w:id="32" w:author="Kärt Voor - JUSTDIGI" w:date="2025-10-08T11:04:00Z">
              <w:r w:rsidRPr="6C087406" w:rsidDel="00A27B09">
                <w:rPr>
                  <w:color w:val="000000" w:themeColor="text1"/>
                </w:rPr>
                <w:delText>sätestatud</w:delText>
              </w:r>
            </w:del>
            <w:ins w:id="33" w:author="Kärt Voor - JUSTDIGI" w:date="2025-10-08T11:04:00Z">
              <w:r w:rsidR="01B2F00B" w:rsidRPr="6C087406">
                <w:rPr>
                  <w:color w:val="000000" w:themeColor="text1"/>
                </w:rPr>
                <w:t>nimetatud</w:t>
              </w:r>
            </w:ins>
            <w:r w:rsidRPr="6C087406">
              <w:rPr>
                <w:color w:val="000000" w:themeColor="text1"/>
              </w:rPr>
              <w:t xml:space="preserve"> kategooriatesse kuuluvatest ning alates 2018. aasta </w:t>
            </w:r>
            <w:r w:rsidRPr="6C087406">
              <w:rPr>
                <w:color w:val="000000" w:themeColor="text1"/>
              </w:rPr>
              <w:lastRenderedPageBreak/>
              <w:t>15. augustist turule lastud elektri- ja elektroonikaseadmetest, mis ei kuulu nimetatud direktiivi I lisa reguleerimisalasse.</w:t>
            </w:r>
          </w:p>
        </w:tc>
      </w:tr>
      <w:bookmarkEnd w:id="26"/>
      <w:bookmarkEnd w:id="31"/>
    </w:tbl>
    <w:p w14:paraId="3CDFEEF0" w14:textId="77777777" w:rsidR="00A27B09" w:rsidRPr="0049570C" w:rsidRDefault="00A27B09" w:rsidP="0049570C">
      <w:pPr>
        <w:pStyle w:val="Normaallaadveeb"/>
        <w:shd w:val="clear" w:color="auto" w:fill="FFFFFF" w:themeFill="background1"/>
        <w:ind w:left="0" w:firstLine="0"/>
        <w:rPr>
          <w:color w:val="000000" w:themeColor="text1"/>
        </w:rPr>
      </w:pPr>
    </w:p>
    <w:p w14:paraId="75DE30EB" w14:textId="57625C94" w:rsidR="00A27B09" w:rsidRPr="0049570C" w:rsidRDefault="00A27B09" w:rsidP="0049570C">
      <w:pPr>
        <w:pStyle w:val="Normaallaadveeb"/>
        <w:shd w:val="clear" w:color="auto" w:fill="FFFFFF" w:themeFill="background1"/>
        <w:rPr>
          <w:color w:val="000000" w:themeColor="text1"/>
        </w:rPr>
      </w:pPr>
      <w:bookmarkStart w:id="34" w:name="_Hlk207647146"/>
      <w:r w:rsidRPr="6C087406">
        <w:rPr>
          <w:color w:val="000000" w:themeColor="text1"/>
        </w:rPr>
        <w:t>(</w:t>
      </w:r>
      <w:r w:rsidR="00C322B4" w:rsidRPr="6C087406">
        <w:rPr>
          <w:color w:val="000000" w:themeColor="text1"/>
        </w:rPr>
        <w:t>5</w:t>
      </w:r>
      <w:r w:rsidRPr="6C087406">
        <w:rPr>
          <w:color w:val="000000" w:themeColor="text1"/>
        </w:rPr>
        <w:t xml:space="preserve">) </w:t>
      </w:r>
      <w:ins w:id="35" w:author="Kärt Voor - JUSTDIGI" w:date="2025-10-08T11:03:00Z">
        <w:r w:rsidR="5870800D" w:rsidRPr="6C087406">
          <w:rPr>
            <w:color w:val="000000" w:themeColor="text1"/>
          </w:rPr>
          <w:t xml:space="preserve">Kuni </w:t>
        </w:r>
      </w:ins>
      <w:bookmarkStart w:id="36" w:name="_Hlk209096379"/>
      <w:r w:rsidR="004F535B" w:rsidRPr="6C087406">
        <w:rPr>
          <w:color w:val="000000" w:themeColor="text1"/>
        </w:rPr>
        <w:t>2005. aasta 13. augusti</w:t>
      </w:r>
      <w:ins w:id="37" w:author="Kärt Voor - JUSTDIGI" w:date="2025-10-08T11:03:00Z">
        <w:r w:rsidR="1A5E9AEB" w:rsidRPr="6C087406">
          <w:rPr>
            <w:color w:val="000000" w:themeColor="text1"/>
          </w:rPr>
          <w:t>ni</w:t>
        </w:r>
      </w:ins>
      <w:del w:id="38" w:author="Kärt Voor - JUSTDIGI" w:date="2025-10-08T11:03:00Z">
        <w:r w:rsidRPr="6C087406" w:rsidDel="004F535B">
          <w:rPr>
            <w:color w:val="000000" w:themeColor="text1"/>
          </w:rPr>
          <w:delText>l</w:delText>
        </w:r>
      </w:del>
      <w:r w:rsidR="004F535B" w:rsidRPr="6C087406">
        <w:rPr>
          <w:color w:val="000000" w:themeColor="text1"/>
        </w:rPr>
        <w:t xml:space="preserve"> </w:t>
      </w:r>
      <w:del w:id="39" w:author="Kärt Voor - JUSTDIGI" w:date="2025-10-08T11:03:00Z">
        <w:r w:rsidRPr="6C087406" w:rsidDel="004F535B">
          <w:rPr>
            <w:color w:val="000000" w:themeColor="text1"/>
          </w:rPr>
          <w:delText xml:space="preserve">või enne seda </w:delText>
        </w:r>
      </w:del>
      <w:r w:rsidR="004F535B" w:rsidRPr="6C087406">
        <w:rPr>
          <w:color w:val="000000" w:themeColor="text1"/>
        </w:rPr>
        <w:t xml:space="preserve">turule lastud </w:t>
      </w:r>
      <w:bookmarkStart w:id="40" w:name="_Hlk209017890"/>
      <w:r w:rsidR="007E284E" w:rsidRPr="6C087406">
        <w:rPr>
          <w:color w:val="000000" w:themeColor="text1"/>
        </w:rPr>
        <w:t xml:space="preserve">turule lastud, </w:t>
      </w:r>
      <w:r w:rsidRPr="6C087406">
        <w:rPr>
          <w:color w:val="000000" w:themeColor="text1"/>
        </w:rPr>
        <w:t xml:space="preserve">Euroopa Parlamendi ja nõukogu direktiivi 2012/19/EL I  lisas </w:t>
      </w:r>
      <w:del w:id="41" w:author="Kärt Voor - JUSTDIGI" w:date="2025-10-08T11:04:00Z">
        <w:r w:rsidRPr="6C087406" w:rsidDel="00A27B09">
          <w:rPr>
            <w:color w:val="000000" w:themeColor="text1"/>
          </w:rPr>
          <w:delText>sätestatud</w:delText>
        </w:r>
      </w:del>
      <w:ins w:id="42" w:author="Kärt Voor - JUSTDIGI" w:date="2025-10-08T11:04:00Z">
        <w:r w:rsidR="00C6D946" w:rsidRPr="6C087406">
          <w:rPr>
            <w:color w:val="000000" w:themeColor="text1"/>
          </w:rPr>
          <w:t>nimetatud</w:t>
        </w:r>
      </w:ins>
      <w:r w:rsidRPr="6C087406">
        <w:rPr>
          <w:color w:val="000000" w:themeColor="text1"/>
        </w:rPr>
        <w:t xml:space="preserve"> kategooriatesse kuuluvate</w:t>
      </w:r>
      <w:r w:rsidR="00CD73F2" w:rsidRPr="6C087406">
        <w:rPr>
          <w:color w:val="000000" w:themeColor="text1"/>
        </w:rPr>
        <w:t>st</w:t>
      </w:r>
      <w:r w:rsidRPr="6C087406">
        <w:rPr>
          <w:color w:val="000000" w:themeColor="text1"/>
        </w:rPr>
        <w:t xml:space="preserve"> </w:t>
      </w:r>
      <w:r w:rsidR="00797132" w:rsidRPr="6C087406">
        <w:rPr>
          <w:color w:val="000000" w:themeColor="text1"/>
        </w:rPr>
        <w:t>muude kasutajate kui kodumajapidamiste</w:t>
      </w:r>
      <w:r w:rsidR="00797132" w:rsidRPr="6C087406">
        <w:rPr>
          <w:b/>
          <w:bCs/>
          <w:color w:val="000000" w:themeColor="text1"/>
        </w:rPr>
        <w:t xml:space="preserve"> </w:t>
      </w:r>
      <w:r w:rsidRPr="6C087406">
        <w:rPr>
          <w:color w:val="000000" w:themeColor="text1"/>
        </w:rPr>
        <w:t>elektri- ja elektroonikaseadmete</w:t>
      </w:r>
      <w:r w:rsidR="00797132" w:rsidRPr="6C087406">
        <w:rPr>
          <w:color w:val="000000" w:themeColor="text1"/>
        </w:rPr>
        <w:t>st</w:t>
      </w:r>
      <w:r w:rsidRPr="6C087406">
        <w:rPr>
          <w:color w:val="000000" w:themeColor="text1"/>
        </w:rPr>
        <w:t>, välja arvatud päikesepaneelid</w:t>
      </w:r>
      <w:r w:rsidR="00797132" w:rsidRPr="6C087406">
        <w:rPr>
          <w:color w:val="000000" w:themeColor="text1"/>
        </w:rPr>
        <w:t>est</w:t>
      </w:r>
      <w:r w:rsidRPr="6C087406">
        <w:rPr>
          <w:color w:val="000000" w:themeColor="text1"/>
        </w:rPr>
        <w:t xml:space="preserve">, mis asendatakse uute samaväärsete või sama funktsiooni täitvate </w:t>
      </w:r>
      <w:r w:rsidR="00765ED0" w:rsidRPr="6C087406">
        <w:rPr>
          <w:color w:val="000000" w:themeColor="text1"/>
        </w:rPr>
        <w:t>toodetega</w:t>
      </w:r>
      <w:r w:rsidRPr="6C087406">
        <w:rPr>
          <w:color w:val="000000" w:themeColor="text1"/>
        </w:rPr>
        <w:t xml:space="preserve">, </w:t>
      </w:r>
      <w:r w:rsidR="00797132" w:rsidRPr="6C087406">
        <w:rPr>
          <w:color w:val="000000" w:themeColor="text1"/>
        </w:rPr>
        <w:t xml:space="preserve">tekkinud </w:t>
      </w:r>
      <w:r w:rsidRPr="6C087406">
        <w:rPr>
          <w:color w:val="000000" w:themeColor="text1"/>
        </w:rPr>
        <w:t>jäätmete käitl</w:t>
      </w:r>
      <w:r w:rsidR="0068175D" w:rsidRPr="6C087406">
        <w:rPr>
          <w:color w:val="000000" w:themeColor="text1"/>
        </w:rPr>
        <w:t>emi</w:t>
      </w:r>
      <w:r w:rsidRPr="6C087406">
        <w:rPr>
          <w:color w:val="000000" w:themeColor="text1"/>
        </w:rPr>
        <w:t>s</w:t>
      </w:r>
      <w:r w:rsidR="0068175D" w:rsidRPr="6C087406">
        <w:rPr>
          <w:color w:val="000000" w:themeColor="text1"/>
        </w:rPr>
        <w:t xml:space="preserve">e </w:t>
      </w:r>
      <w:r w:rsidRPr="6C087406">
        <w:rPr>
          <w:color w:val="000000" w:themeColor="text1"/>
        </w:rPr>
        <w:t xml:space="preserve">kulud </w:t>
      </w:r>
      <w:r w:rsidR="005A7AE7" w:rsidRPr="6C087406">
        <w:rPr>
          <w:color w:val="000000" w:themeColor="text1"/>
        </w:rPr>
        <w:t xml:space="preserve">kannavad </w:t>
      </w:r>
      <w:r w:rsidR="00276A93" w:rsidRPr="6C087406">
        <w:rPr>
          <w:color w:val="000000" w:themeColor="text1"/>
        </w:rPr>
        <w:t xml:space="preserve">kõnealuse </w:t>
      </w:r>
      <w:r w:rsidRPr="6C087406">
        <w:rPr>
          <w:color w:val="000000" w:themeColor="text1"/>
        </w:rPr>
        <w:t>too</w:t>
      </w:r>
      <w:r w:rsidR="00765ED0" w:rsidRPr="6C087406">
        <w:rPr>
          <w:color w:val="000000" w:themeColor="text1"/>
        </w:rPr>
        <w:t>te</w:t>
      </w:r>
      <w:r w:rsidRPr="6C087406">
        <w:rPr>
          <w:color w:val="000000" w:themeColor="text1"/>
        </w:rPr>
        <w:t xml:space="preserve"> tootjad toote tarnimisel. </w:t>
      </w:r>
      <w:bookmarkEnd w:id="36"/>
      <w:bookmarkEnd w:id="40"/>
    </w:p>
    <w:p w14:paraId="6807AF5D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color w:val="000000" w:themeColor="text1"/>
          <w:highlight w:val="cyan"/>
        </w:rPr>
      </w:pPr>
    </w:p>
    <w:p w14:paraId="09DF76B4" w14:textId="128A1FBF" w:rsidR="00A27B09" w:rsidRPr="0049570C" w:rsidRDefault="00A27B09" w:rsidP="0049570C">
      <w:pPr>
        <w:pStyle w:val="Normaallaadveeb"/>
        <w:shd w:val="clear" w:color="auto" w:fill="FFFFFF" w:themeFill="background1"/>
        <w:rPr>
          <w:color w:val="000000" w:themeColor="text1"/>
        </w:rPr>
      </w:pPr>
      <w:r w:rsidRPr="6C087406">
        <w:rPr>
          <w:color w:val="000000" w:themeColor="text1"/>
        </w:rPr>
        <w:t>(</w:t>
      </w:r>
      <w:r w:rsidR="00C322B4" w:rsidRPr="6C087406">
        <w:rPr>
          <w:color w:val="000000" w:themeColor="text1"/>
        </w:rPr>
        <w:t>6</w:t>
      </w:r>
      <w:r w:rsidRPr="6C087406">
        <w:rPr>
          <w:color w:val="000000" w:themeColor="text1"/>
        </w:rPr>
        <w:t xml:space="preserve">) </w:t>
      </w:r>
      <w:ins w:id="43" w:author="Kärt Voor - JUSTDIGI" w:date="2025-10-08T11:04:00Z">
        <w:r w:rsidR="2223FD80" w:rsidRPr="6C087406">
          <w:rPr>
            <w:color w:val="000000" w:themeColor="text1"/>
          </w:rPr>
          <w:t xml:space="preserve">Kuni </w:t>
        </w:r>
      </w:ins>
      <w:r w:rsidR="004F535B" w:rsidRPr="6C087406">
        <w:rPr>
          <w:color w:val="000000" w:themeColor="text1"/>
        </w:rPr>
        <w:t>2005. aasta 13. augusti</w:t>
      </w:r>
      <w:ins w:id="44" w:author="Kärt Voor - JUSTDIGI" w:date="2025-10-08T11:04:00Z">
        <w:r w:rsidR="631B8B3F" w:rsidRPr="6C087406">
          <w:rPr>
            <w:color w:val="000000" w:themeColor="text1"/>
          </w:rPr>
          <w:t>ni</w:t>
        </w:r>
      </w:ins>
      <w:del w:id="45" w:author="Kärt Voor - JUSTDIGI" w:date="2025-10-08T11:04:00Z">
        <w:r w:rsidRPr="6C087406" w:rsidDel="004F535B">
          <w:rPr>
            <w:color w:val="000000" w:themeColor="text1"/>
          </w:rPr>
          <w:delText>l</w:delText>
        </w:r>
      </w:del>
      <w:r w:rsidR="004F535B" w:rsidRPr="6C087406">
        <w:rPr>
          <w:color w:val="000000" w:themeColor="text1"/>
        </w:rPr>
        <w:t xml:space="preserve"> v</w:t>
      </w:r>
      <w:del w:id="46" w:author="Kärt Voor - JUSTDIGI" w:date="2025-10-08T11:04:00Z">
        <w:r w:rsidRPr="6C087406" w:rsidDel="004F535B">
          <w:rPr>
            <w:color w:val="000000" w:themeColor="text1"/>
          </w:rPr>
          <w:delText>õi enne seda</w:delText>
        </w:r>
      </w:del>
      <w:r w:rsidR="004F535B" w:rsidRPr="6C087406">
        <w:rPr>
          <w:color w:val="000000" w:themeColor="text1"/>
        </w:rPr>
        <w:t xml:space="preserve"> turule lastud</w:t>
      </w:r>
      <w:r w:rsidR="007E284E" w:rsidRPr="6C087406">
        <w:rPr>
          <w:color w:val="000000" w:themeColor="text1"/>
        </w:rPr>
        <w:t xml:space="preserve">, </w:t>
      </w:r>
      <w:r w:rsidRPr="6C087406">
        <w:rPr>
          <w:color w:val="000000" w:themeColor="text1"/>
        </w:rPr>
        <w:t xml:space="preserve">Euroopa Parlamendi ja nõukogu direktiivi 2012/19/EL I  lisas </w:t>
      </w:r>
      <w:del w:id="47" w:author="Kärt Voor - JUSTDIGI" w:date="2025-10-08T11:29:00Z">
        <w:r w:rsidRPr="6C087406" w:rsidDel="00A27B09">
          <w:rPr>
            <w:color w:val="000000" w:themeColor="text1"/>
          </w:rPr>
          <w:delText>sätestatud</w:delText>
        </w:r>
      </w:del>
      <w:ins w:id="48" w:author="Kärt Voor - JUSTDIGI" w:date="2025-10-08T11:29:00Z">
        <w:r w:rsidR="670B6395" w:rsidRPr="6C087406">
          <w:rPr>
            <w:color w:val="000000" w:themeColor="text1"/>
          </w:rPr>
          <w:t>nimetatud</w:t>
        </w:r>
      </w:ins>
      <w:r w:rsidRPr="6C087406">
        <w:rPr>
          <w:color w:val="000000" w:themeColor="text1"/>
        </w:rPr>
        <w:t xml:space="preserve"> kategooriatesse kuuluvatest </w:t>
      </w:r>
      <w:r w:rsidR="00797132" w:rsidRPr="6C087406">
        <w:rPr>
          <w:color w:val="000000" w:themeColor="text1"/>
        </w:rPr>
        <w:t xml:space="preserve">muude kasutajate kui kodumajapidamiste </w:t>
      </w:r>
      <w:r w:rsidRPr="6C087406">
        <w:rPr>
          <w:color w:val="000000" w:themeColor="text1"/>
        </w:rPr>
        <w:t xml:space="preserve">elektri- ja elektroonikaseadmetest, välja arvatud päikesepaneelidest, tekkinud </w:t>
      </w:r>
      <w:r w:rsidR="00765ED0" w:rsidRPr="6C087406">
        <w:rPr>
          <w:color w:val="000000" w:themeColor="text1"/>
        </w:rPr>
        <w:t xml:space="preserve">muude </w:t>
      </w:r>
      <w:r w:rsidRPr="6C087406">
        <w:rPr>
          <w:color w:val="000000" w:themeColor="text1"/>
        </w:rPr>
        <w:t>jäätmete käitl</w:t>
      </w:r>
      <w:r w:rsidR="007E284E" w:rsidRPr="6C087406">
        <w:rPr>
          <w:color w:val="000000" w:themeColor="text1"/>
        </w:rPr>
        <w:t>emi</w:t>
      </w:r>
      <w:r w:rsidRPr="6C087406">
        <w:rPr>
          <w:color w:val="000000" w:themeColor="text1"/>
        </w:rPr>
        <w:t>s</w:t>
      </w:r>
      <w:r w:rsidR="007E284E" w:rsidRPr="6C087406">
        <w:rPr>
          <w:color w:val="000000" w:themeColor="text1"/>
        </w:rPr>
        <w:t xml:space="preserve">e </w:t>
      </w:r>
      <w:r w:rsidRPr="6C087406">
        <w:rPr>
          <w:color w:val="000000" w:themeColor="text1"/>
        </w:rPr>
        <w:t xml:space="preserve">kulud </w:t>
      </w:r>
      <w:r w:rsidR="00765ED0" w:rsidRPr="6C087406">
        <w:rPr>
          <w:color w:val="000000" w:themeColor="text1"/>
        </w:rPr>
        <w:t>kannab</w:t>
      </w:r>
      <w:r w:rsidRPr="6C087406">
        <w:rPr>
          <w:color w:val="000000" w:themeColor="text1"/>
        </w:rPr>
        <w:t xml:space="preserve"> jäätmevaldaja.</w:t>
      </w:r>
      <w:r w:rsidR="0003735B" w:rsidRPr="6C087406">
        <w:rPr>
          <w:color w:val="000000" w:themeColor="text1"/>
        </w:rPr>
        <w:t>“.</w:t>
      </w:r>
    </w:p>
    <w:bookmarkEnd w:id="34"/>
    <w:p w14:paraId="5CD98ACA" w14:textId="77777777" w:rsidR="00A27B09" w:rsidRPr="0049570C" w:rsidRDefault="00A27B09" w:rsidP="0049570C">
      <w:pPr>
        <w:pStyle w:val="Normaallaadveeb"/>
        <w:shd w:val="clear" w:color="auto" w:fill="FFFFFF" w:themeFill="background1"/>
        <w:rPr>
          <w:color w:val="000000" w:themeColor="text1"/>
        </w:rPr>
      </w:pPr>
    </w:p>
    <w:bookmarkEnd w:id="9"/>
    <w:p w14:paraId="485BC80F" w14:textId="77777777" w:rsidR="00A27B09" w:rsidRPr="0049570C" w:rsidRDefault="00A27B09" w:rsidP="0049570C">
      <w:pPr>
        <w:spacing w:line="240" w:lineRule="auto"/>
        <w:rPr>
          <w:color w:val="000000" w:themeColor="text1"/>
          <w:szCs w:val="24"/>
        </w:rPr>
      </w:pPr>
    </w:p>
    <w:p w14:paraId="0416B634" w14:textId="77777777" w:rsidR="00A27B09" w:rsidRPr="0049570C" w:rsidRDefault="00A27B09" w:rsidP="0049570C">
      <w:pPr>
        <w:spacing w:line="240" w:lineRule="auto"/>
        <w:ind w:right="-10"/>
        <w:rPr>
          <w:b/>
          <w:color w:val="000000" w:themeColor="text1"/>
          <w:szCs w:val="24"/>
        </w:rPr>
      </w:pPr>
      <w:r w:rsidRPr="0049570C">
        <w:rPr>
          <w:b/>
          <w:color w:val="000000" w:themeColor="text1"/>
          <w:szCs w:val="24"/>
        </w:rPr>
        <w:t>§ 2. Seaduse jõustumine</w:t>
      </w:r>
    </w:p>
    <w:p w14:paraId="765898B1" w14:textId="77777777" w:rsidR="00A27B09" w:rsidRPr="0049570C" w:rsidRDefault="00A27B09" w:rsidP="0049570C">
      <w:pPr>
        <w:spacing w:line="240" w:lineRule="auto"/>
        <w:ind w:right="-10"/>
        <w:rPr>
          <w:b/>
          <w:color w:val="000000" w:themeColor="text1"/>
          <w:szCs w:val="24"/>
        </w:rPr>
      </w:pPr>
    </w:p>
    <w:p w14:paraId="3FE6BA28" w14:textId="78474C25" w:rsidR="00A27B09" w:rsidRPr="0049570C" w:rsidRDefault="00A27B09" w:rsidP="0049570C">
      <w:pPr>
        <w:spacing w:line="240" w:lineRule="auto"/>
        <w:ind w:right="-10"/>
        <w:rPr>
          <w:bCs/>
          <w:color w:val="000000" w:themeColor="text1"/>
          <w:szCs w:val="24"/>
        </w:rPr>
      </w:pPr>
      <w:r w:rsidRPr="0049570C">
        <w:rPr>
          <w:bCs/>
          <w:color w:val="000000" w:themeColor="text1"/>
          <w:szCs w:val="24"/>
        </w:rPr>
        <w:t>Käesolev seadus jõustub 2025. aasta 9. oktoobril.</w:t>
      </w:r>
    </w:p>
    <w:p w14:paraId="1180741D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19D2FA41" w14:textId="77777777" w:rsidR="00A27B09" w:rsidRPr="0049570C" w:rsidRDefault="00A27B09" w:rsidP="0049570C">
      <w:pPr>
        <w:spacing w:line="240" w:lineRule="auto"/>
        <w:rPr>
          <w:color w:val="000000" w:themeColor="text1"/>
          <w:szCs w:val="24"/>
        </w:rPr>
      </w:pPr>
    </w:p>
    <w:p w14:paraId="4DD741D1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5604BD3A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0EDC2CCB" w14:textId="77777777" w:rsidR="00A27B09" w:rsidRPr="0049570C" w:rsidRDefault="00A27B09" w:rsidP="0049570C">
      <w:pPr>
        <w:spacing w:line="240" w:lineRule="auto"/>
        <w:ind w:left="-5" w:right="-10"/>
        <w:rPr>
          <w:color w:val="000000" w:themeColor="text1"/>
          <w:szCs w:val="24"/>
        </w:rPr>
      </w:pPr>
      <w:r w:rsidRPr="0049570C">
        <w:rPr>
          <w:color w:val="000000" w:themeColor="text1"/>
          <w:szCs w:val="24"/>
        </w:rPr>
        <w:t>…….</w:t>
      </w:r>
    </w:p>
    <w:p w14:paraId="2FAF2F9B" w14:textId="77777777" w:rsidR="00A27B09" w:rsidRPr="0049570C" w:rsidRDefault="00A27B09" w:rsidP="0049570C">
      <w:pPr>
        <w:spacing w:line="240" w:lineRule="auto"/>
        <w:ind w:left="-5" w:right="-10"/>
        <w:rPr>
          <w:color w:val="000000" w:themeColor="text1"/>
          <w:szCs w:val="24"/>
        </w:rPr>
      </w:pPr>
      <w:r w:rsidRPr="0049570C">
        <w:rPr>
          <w:color w:val="000000" w:themeColor="text1"/>
          <w:szCs w:val="24"/>
        </w:rPr>
        <w:t>Riigikogu esimees</w:t>
      </w:r>
    </w:p>
    <w:p w14:paraId="6EC20833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24C183E4" w14:textId="77777777" w:rsidR="00A27B09" w:rsidRPr="0049570C" w:rsidRDefault="00A27B09" w:rsidP="0049570C">
      <w:pPr>
        <w:spacing w:line="240" w:lineRule="auto"/>
        <w:ind w:left="-5" w:right="-10"/>
        <w:rPr>
          <w:color w:val="000000" w:themeColor="text1"/>
          <w:szCs w:val="24"/>
        </w:rPr>
      </w:pPr>
      <w:r w:rsidRPr="0049570C">
        <w:rPr>
          <w:color w:val="000000" w:themeColor="text1"/>
          <w:szCs w:val="24"/>
        </w:rPr>
        <w:t>Tallinn „…“ ………….. 2025</w:t>
      </w:r>
    </w:p>
    <w:p w14:paraId="2EED82F1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68C52B78" w14:textId="77777777" w:rsidR="00A27B09" w:rsidRPr="0049570C" w:rsidRDefault="00A27B09" w:rsidP="0049570C">
      <w:pPr>
        <w:spacing w:line="240" w:lineRule="auto"/>
        <w:ind w:left="-5" w:right="-10"/>
        <w:rPr>
          <w:b/>
          <w:color w:val="000000" w:themeColor="text1"/>
          <w:szCs w:val="24"/>
        </w:rPr>
      </w:pPr>
      <w:r w:rsidRPr="0049570C">
        <w:rPr>
          <w:b/>
          <w:color w:val="000000" w:themeColor="text1"/>
          <w:szCs w:val="24"/>
        </w:rPr>
        <w:t>___________________________________________________________________________</w:t>
      </w:r>
    </w:p>
    <w:p w14:paraId="6F218537" w14:textId="77777777" w:rsidR="00A27B09" w:rsidRPr="0049570C" w:rsidRDefault="00A27B09" w:rsidP="0049570C">
      <w:pPr>
        <w:spacing w:line="240" w:lineRule="auto"/>
        <w:ind w:left="-5" w:right="-10"/>
        <w:rPr>
          <w:color w:val="000000" w:themeColor="text1"/>
          <w:szCs w:val="24"/>
        </w:rPr>
      </w:pPr>
      <w:r w:rsidRPr="0049570C">
        <w:rPr>
          <w:color w:val="000000" w:themeColor="text1"/>
          <w:szCs w:val="24"/>
        </w:rPr>
        <w:t>Algatab Vabariigi Valitsus „….“ ……………. 2025</w:t>
      </w:r>
    </w:p>
    <w:p w14:paraId="74007B06" w14:textId="77777777" w:rsidR="00A27B09" w:rsidRPr="0049570C" w:rsidRDefault="00A27B09" w:rsidP="0049570C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517C92AF" w14:textId="77777777" w:rsidR="00A27B09" w:rsidRPr="0049570C" w:rsidRDefault="00A27B09" w:rsidP="0049570C">
      <w:pPr>
        <w:spacing w:line="240" w:lineRule="auto"/>
        <w:rPr>
          <w:color w:val="000000" w:themeColor="text1"/>
          <w:szCs w:val="24"/>
        </w:rPr>
      </w:pPr>
      <w:r w:rsidRPr="0049570C">
        <w:rPr>
          <w:color w:val="000000" w:themeColor="text1"/>
          <w:szCs w:val="24"/>
        </w:rPr>
        <w:t>allkirjastatud digitaalselt</w:t>
      </w:r>
      <w:bookmarkEnd w:id="0"/>
    </w:p>
    <w:p w14:paraId="43DD8CCF" w14:textId="79403A5E" w:rsidR="002202B9" w:rsidRPr="0049570C" w:rsidRDefault="002202B9" w:rsidP="0049570C">
      <w:pPr>
        <w:rPr>
          <w:b/>
          <w:bCs/>
          <w:color w:val="000000" w:themeColor="text1"/>
          <w:szCs w:val="24"/>
        </w:rPr>
      </w:pPr>
    </w:p>
    <w:sectPr w:rsidR="002202B9" w:rsidRPr="0049570C" w:rsidSect="00A27B09">
      <w:footerReference w:type="default" r:id="rId13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Kärt Voor - JUSTDIGI" w:date="2025-10-08T13:58:00Z" w:initials="KJ">
    <w:p w14:paraId="0502D32A" w14:textId="7241171A" w:rsidR="00720349" w:rsidRDefault="00720349">
      <w:r>
        <w:annotationRef/>
      </w:r>
      <w:r w:rsidRPr="11075FED">
        <w:t>Palume EN läbivalt parandada punktitähised.</w:t>
      </w:r>
    </w:p>
    <w:p w14:paraId="6E26179F" w14:textId="2663CDB8" w:rsidR="00720349" w:rsidRDefault="00720349">
      <w:r w:rsidRPr="1703C3CF">
        <w:t>ENs:</w:t>
      </w:r>
    </w:p>
    <w:p w14:paraId="5CC15699" w14:textId="5F077444" w:rsidR="00720349" w:rsidRDefault="00720349">
      <w:r w:rsidRPr="0E226816">
        <w:t>1</w:t>
      </w:r>
    </w:p>
    <w:p w14:paraId="438AF75C" w14:textId="41EAD066" w:rsidR="00720349" w:rsidRDefault="00720349">
      <w:r w:rsidRPr="22DBF259">
        <w:t>)</w:t>
      </w:r>
    </w:p>
    <w:p w14:paraId="5222650E" w14:textId="7DDFF061" w:rsidR="00720349" w:rsidRDefault="00720349">
      <w:r w:rsidRPr="17D34566">
        <w:t>Peab olema: 1)</w:t>
      </w:r>
    </w:p>
  </w:comment>
  <w:comment w:id="13" w:author="Kärt Voor - JUSTDIGI" w:date="2025-10-08T14:00:00Z" w:initials="KJ">
    <w:p w14:paraId="43E94169" w14:textId="0C1C9BE9" w:rsidR="00720349" w:rsidRDefault="00720349">
      <w:r>
        <w:annotationRef/>
      </w:r>
      <w:r w:rsidRPr="7F690695">
        <w:t>Kuna kehtivas JäätS-s on sellele EL õigusaktile esmakordselt viidatud § 26/17) lg-s 1, siis tuleb ette näha ka § 26(17) lg 1 viite muutmine ja kasutada HÕNTE § 29 lg 4 kohast lühemat viidet.</w:t>
      </w:r>
    </w:p>
  </w:comment>
  <w:comment w:id="18" w:author="Kärt Voor - JUSTDIGI" w:date="2025-10-08T14:26:00Z" w:initials="KJ">
    <w:p w14:paraId="2E35B232" w14:textId="59E6AB11" w:rsidR="00720349" w:rsidRDefault="00720349">
      <w:r>
        <w:annotationRef/>
      </w:r>
      <w:r w:rsidRPr="450ABC66">
        <w:t>Peab olema selge, mis ajast mis ajani. SK küll märgib, et enne 2005 Eestis päikesepaneele turule ei lastud, aga norm peab olema ka ajaliselt piiritletud.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222650E" w15:done="0"/>
  <w15:commentEx w15:paraId="43E94169" w15:done="0"/>
  <w15:commentEx w15:paraId="2E35B2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AD0DB5" w16cex:dateUtc="2025-10-08T10:58:00Z"/>
  <w16cex:commentExtensible w16cex:durableId="763DAF95" w16cex:dateUtc="2025-10-08T11:00:00Z"/>
  <w16cex:commentExtensible w16cex:durableId="59ED63A8" w16cex:dateUtc="2025-10-08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22650E" w16cid:durableId="35AD0DB5"/>
  <w16cid:commentId w16cid:paraId="43E94169" w16cid:durableId="763DAF95"/>
  <w16cid:commentId w16cid:paraId="2E35B232" w16cid:durableId="59ED63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C6EF6" w14:textId="77777777" w:rsidR="00073E0F" w:rsidRDefault="00073E0F">
      <w:pPr>
        <w:spacing w:after="0" w:line="240" w:lineRule="auto"/>
      </w:pPr>
      <w:r>
        <w:separator/>
      </w:r>
    </w:p>
  </w:endnote>
  <w:endnote w:type="continuationSeparator" w:id="0">
    <w:p w14:paraId="121CAF56" w14:textId="77777777" w:rsidR="00073E0F" w:rsidRDefault="00073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85210"/>
      <w:docPartObj>
        <w:docPartGallery w:val="Page Numbers (Bottom of Page)"/>
        <w:docPartUnique/>
      </w:docPartObj>
    </w:sdtPr>
    <w:sdtEndPr/>
    <w:sdtContent>
      <w:p w14:paraId="21BF7650" w14:textId="77777777" w:rsidR="00A27B09" w:rsidRDefault="00A27B0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2A90A3" w14:textId="77777777" w:rsidR="00A27B09" w:rsidRDefault="00A27B09" w:rsidP="00947134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CEB0" w14:textId="77777777" w:rsidR="00073E0F" w:rsidRDefault="00073E0F">
      <w:pPr>
        <w:spacing w:after="0" w:line="240" w:lineRule="auto"/>
      </w:pPr>
      <w:r>
        <w:separator/>
      </w:r>
    </w:p>
  </w:footnote>
  <w:footnote w:type="continuationSeparator" w:id="0">
    <w:p w14:paraId="7890745D" w14:textId="77777777" w:rsidR="00073E0F" w:rsidRDefault="00073E0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B09"/>
    <w:rsid w:val="00000685"/>
    <w:rsid w:val="00005DE8"/>
    <w:rsid w:val="00035888"/>
    <w:rsid w:val="0003735B"/>
    <w:rsid w:val="00073E0F"/>
    <w:rsid w:val="00092B88"/>
    <w:rsid w:val="000B375B"/>
    <w:rsid w:val="00123F1F"/>
    <w:rsid w:val="0014086B"/>
    <w:rsid w:val="0014137D"/>
    <w:rsid w:val="001806BF"/>
    <w:rsid w:val="001A195F"/>
    <w:rsid w:val="002202B9"/>
    <w:rsid w:val="00276A93"/>
    <w:rsid w:val="002D4AC1"/>
    <w:rsid w:val="00310FBE"/>
    <w:rsid w:val="00355573"/>
    <w:rsid w:val="00363C7A"/>
    <w:rsid w:val="0036504F"/>
    <w:rsid w:val="003A5FC4"/>
    <w:rsid w:val="00431872"/>
    <w:rsid w:val="00434F69"/>
    <w:rsid w:val="00482072"/>
    <w:rsid w:val="0049570C"/>
    <w:rsid w:val="004B2D57"/>
    <w:rsid w:val="004C609E"/>
    <w:rsid w:val="004F535B"/>
    <w:rsid w:val="00500329"/>
    <w:rsid w:val="005749C8"/>
    <w:rsid w:val="00581BBB"/>
    <w:rsid w:val="005A7AE7"/>
    <w:rsid w:val="005E5490"/>
    <w:rsid w:val="006171F1"/>
    <w:rsid w:val="0068175D"/>
    <w:rsid w:val="006B4A7A"/>
    <w:rsid w:val="006F1D4B"/>
    <w:rsid w:val="00720349"/>
    <w:rsid w:val="0073371C"/>
    <w:rsid w:val="00765ED0"/>
    <w:rsid w:val="0079549E"/>
    <w:rsid w:val="00797132"/>
    <w:rsid w:val="007B1CCB"/>
    <w:rsid w:val="007D4ECD"/>
    <w:rsid w:val="007E225E"/>
    <w:rsid w:val="007E284E"/>
    <w:rsid w:val="007E714C"/>
    <w:rsid w:val="00810F54"/>
    <w:rsid w:val="00817325"/>
    <w:rsid w:val="008353A9"/>
    <w:rsid w:val="00856144"/>
    <w:rsid w:val="00856CDD"/>
    <w:rsid w:val="008660D6"/>
    <w:rsid w:val="00882D08"/>
    <w:rsid w:val="008B0435"/>
    <w:rsid w:val="008D00A9"/>
    <w:rsid w:val="008D3900"/>
    <w:rsid w:val="008F68D8"/>
    <w:rsid w:val="00931568"/>
    <w:rsid w:val="00940299"/>
    <w:rsid w:val="009630DD"/>
    <w:rsid w:val="0096449A"/>
    <w:rsid w:val="00977CDA"/>
    <w:rsid w:val="00991BC5"/>
    <w:rsid w:val="00A05479"/>
    <w:rsid w:val="00A24B00"/>
    <w:rsid w:val="00A27B09"/>
    <w:rsid w:val="00AE6407"/>
    <w:rsid w:val="00AF44FF"/>
    <w:rsid w:val="00B026B5"/>
    <w:rsid w:val="00B136C5"/>
    <w:rsid w:val="00B35F00"/>
    <w:rsid w:val="00B47770"/>
    <w:rsid w:val="00B75513"/>
    <w:rsid w:val="00BF2ACC"/>
    <w:rsid w:val="00BF39C7"/>
    <w:rsid w:val="00C322B4"/>
    <w:rsid w:val="00C408B3"/>
    <w:rsid w:val="00C6D946"/>
    <w:rsid w:val="00CA7EFE"/>
    <w:rsid w:val="00CD73F2"/>
    <w:rsid w:val="00CF0C36"/>
    <w:rsid w:val="00D83D37"/>
    <w:rsid w:val="00D9244A"/>
    <w:rsid w:val="00D945A5"/>
    <w:rsid w:val="00E170D4"/>
    <w:rsid w:val="00EB3A79"/>
    <w:rsid w:val="00F02C79"/>
    <w:rsid w:val="00F6280F"/>
    <w:rsid w:val="00F82E10"/>
    <w:rsid w:val="00FA3E60"/>
    <w:rsid w:val="00FA476D"/>
    <w:rsid w:val="00FC6B4D"/>
    <w:rsid w:val="00FE7FAD"/>
    <w:rsid w:val="01B2F00B"/>
    <w:rsid w:val="04F56CDF"/>
    <w:rsid w:val="05E1F5AE"/>
    <w:rsid w:val="076393AB"/>
    <w:rsid w:val="0801BB3D"/>
    <w:rsid w:val="10E7E303"/>
    <w:rsid w:val="12671062"/>
    <w:rsid w:val="1665E90F"/>
    <w:rsid w:val="1A5E9AEB"/>
    <w:rsid w:val="2223FD80"/>
    <w:rsid w:val="2AA9D750"/>
    <w:rsid w:val="2C6287CB"/>
    <w:rsid w:val="2CC8D926"/>
    <w:rsid w:val="34F9CE3E"/>
    <w:rsid w:val="39DE671E"/>
    <w:rsid w:val="41AC1D44"/>
    <w:rsid w:val="429CE1C4"/>
    <w:rsid w:val="5870800D"/>
    <w:rsid w:val="631B8B3F"/>
    <w:rsid w:val="670B6395"/>
    <w:rsid w:val="6C087406"/>
    <w:rsid w:val="6EA82A77"/>
    <w:rsid w:val="70BC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FB41"/>
  <w15:chartTrackingRefBased/>
  <w15:docId w15:val="{5A443311-9170-4539-9FFD-6E2B62FD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B09"/>
    <w:pPr>
      <w:spacing w:after="16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7B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27B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27B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27B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27B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27B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27B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27B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27B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7B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27B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27B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27B0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27B0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27B0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27B0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27B0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27B0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27B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27B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27B09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27B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27B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27B0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27B0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27B0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27B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27B0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27B09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A27B0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7B0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7B09"/>
    <w:rPr>
      <w:rFonts w:ascii="Times New Roman" w:eastAsia="Times New Roman" w:hAnsi="Times New Roman" w:cs="Times New Roman"/>
      <w:color w:val="000000"/>
      <w:kern w:val="0"/>
      <w:sz w:val="20"/>
      <w:szCs w:val="20"/>
      <w:lang w:eastAsia="et-EE"/>
    </w:rPr>
  </w:style>
  <w:style w:type="paragraph" w:styleId="Normaallaadveeb">
    <w:name w:val="Normal (Web)"/>
    <w:basedOn w:val="Normaallaad"/>
    <w:uiPriority w:val="99"/>
    <w:unhideWhenUsed/>
    <w:rsid w:val="00A27B09"/>
    <w:rPr>
      <w:szCs w:val="24"/>
    </w:rPr>
  </w:style>
  <w:style w:type="paragraph" w:styleId="Jalus">
    <w:name w:val="footer"/>
    <w:basedOn w:val="Normaallaad"/>
    <w:link w:val="JalusMrk"/>
    <w:uiPriority w:val="99"/>
    <w:unhideWhenUsed/>
    <w:rsid w:val="00A2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27B09"/>
    <w:rPr>
      <w:rFonts w:ascii="Times New Roman" w:eastAsia="Times New Roman" w:hAnsi="Times New Roman" w:cs="Times New Roman"/>
      <w:color w:val="000000"/>
      <w:kern w:val="0"/>
      <w:sz w:val="24"/>
      <w:lang w:eastAsia="et-EE"/>
    </w:rPr>
  </w:style>
  <w:style w:type="paragraph" w:customStyle="1" w:styleId="pealkiri0">
    <w:name w:val="§_pealkiri"/>
    <w:basedOn w:val="Normaallaad"/>
    <w:qFormat/>
    <w:rsid w:val="00A27B09"/>
    <w:pPr>
      <w:widowControl w:val="0"/>
      <w:autoSpaceDN w:val="0"/>
      <w:adjustRightInd w:val="0"/>
      <w:spacing w:before="240" w:after="0" w:line="240" w:lineRule="auto"/>
      <w:ind w:left="0" w:right="0" w:firstLine="0"/>
    </w:pPr>
    <w:rPr>
      <w:b/>
      <w:color w:val="auto"/>
      <w:szCs w:val="24"/>
    </w:rPr>
  </w:style>
  <w:style w:type="character" w:customStyle="1" w:styleId="normaltextrun">
    <w:name w:val="normaltextrun"/>
    <w:basedOn w:val="Liguvaikefont"/>
    <w:rsid w:val="002202B9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4B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4B00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et-EE"/>
    </w:rPr>
  </w:style>
  <w:style w:type="paragraph" w:styleId="Redaktsioon">
    <w:name w:val="Revision"/>
    <w:hidden/>
    <w:uiPriority w:val="99"/>
    <w:semiHidden/>
    <w:rsid w:val="00FE7FAD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C4DD3-E5A3-4283-ABE7-15AEE6D85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8556B-F316-4168-91C0-F099CF1AAB2C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AF955E24-83F8-43D7-9D32-45B20810E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3422</Characters>
  <Application>Microsoft Office Word</Application>
  <DocSecurity>0</DocSecurity>
  <Lines>28</Lines>
  <Paragraphs>8</Paragraphs>
  <ScaleCrop>false</ScaleCrop>
  <Company>KeMIT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Käthlin Oeselg</dc:creator>
  <dc:description/>
  <cp:lastModifiedBy>Kärt Voor - JUSTDIGI</cp:lastModifiedBy>
  <cp:revision>10</cp:revision>
  <dcterms:created xsi:type="dcterms:W3CDTF">2025-10-07T12:47:00Z</dcterms:created>
  <dcterms:modified xsi:type="dcterms:W3CDTF">2025-10-09T13:12:00Z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2025-09-17T13:32:12Z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e7c91ba2-8047-4b23-8cd3-faf1e0ae8da1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